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4B8BA" w14:textId="6729E961" w:rsidR="001C50CB" w:rsidRPr="00D74539" w:rsidRDefault="00C0184A" w:rsidP="00C0184A">
      <w:pPr>
        <w:tabs>
          <w:tab w:val="right" w:pos="10207"/>
        </w:tabs>
        <w:spacing w:line="276" w:lineRule="auto"/>
        <w:ind w:left="6379" w:right="-2" w:firstLine="0"/>
        <w:jc w:val="left"/>
        <w:rPr>
          <w:b/>
          <w:sz w:val="24"/>
          <w:szCs w:val="26"/>
        </w:rPr>
      </w:pPr>
      <w:bookmarkStart w:id="0" w:name="_Hlk118120210"/>
      <w:bookmarkStart w:id="1" w:name="_Hlk118121723"/>
      <w:bookmarkStart w:id="2" w:name="_Hlk118120510"/>
      <w:bookmarkStart w:id="3" w:name="_Hlk118210957"/>
      <w:bookmarkStart w:id="4" w:name="_Hlk118119956"/>
      <w:bookmarkStart w:id="5" w:name="_Hlk118124930"/>
      <w:r w:rsidRPr="00D74539">
        <w:rPr>
          <w:b/>
          <w:sz w:val="24"/>
          <w:szCs w:val="26"/>
        </w:rPr>
        <w:t xml:space="preserve"> </w:t>
      </w:r>
      <w:r w:rsidR="001C50CB" w:rsidRPr="00D74539">
        <w:rPr>
          <w:b/>
          <w:sz w:val="24"/>
          <w:szCs w:val="26"/>
        </w:rPr>
        <w:t>«</w:t>
      </w:r>
      <w:bookmarkStart w:id="6" w:name="_Hlk118124579"/>
      <w:r w:rsidR="001C50CB" w:rsidRPr="00D74539">
        <w:rPr>
          <w:b/>
          <w:sz w:val="24"/>
          <w:szCs w:val="26"/>
        </w:rPr>
        <w:t>УТВЕРЖДАЮ»</w:t>
      </w:r>
    </w:p>
    <w:p w14:paraId="5F46341C" w14:textId="6BD52D49" w:rsidR="001C50CB" w:rsidRPr="00D74539" w:rsidRDefault="00C0184A" w:rsidP="00C0184A">
      <w:pPr>
        <w:tabs>
          <w:tab w:val="right" w:pos="10207"/>
        </w:tabs>
        <w:spacing w:line="276" w:lineRule="auto"/>
        <w:ind w:left="6379" w:right="-2" w:firstLine="0"/>
        <w:jc w:val="left"/>
        <w:rPr>
          <w:sz w:val="24"/>
          <w:szCs w:val="26"/>
        </w:rPr>
      </w:pPr>
      <w:r>
        <w:rPr>
          <w:sz w:val="24"/>
          <w:szCs w:val="26"/>
        </w:rPr>
        <w:t xml:space="preserve">Заместитель главного инженера по эксплуатации </w:t>
      </w:r>
      <w:r w:rsidR="001C50CB" w:rsidRPr="00D74539">
        <w:rPr>
          <w:sz w:val="24"/>
          <w:szCs w:val="26"/>
        </w:rPr>
        <w:t>филиала ПАО</w:t>
      </w:r>
      <w:r>
        <w:rPr>
          <w:sz w:val="24"/>
          <w:szCs w:val="26"/>
        </w:rPr>
        <w:t xml:space="preserve"> </w:t>
      </w:r>
      <w:r w:rsidR="001C50CB" w:rsidRPr="00D74539">
        <w:rPr>
          <w:sz w:val="24"/>
          <w:szCs w:val="26"/>
        </w:rPr>
        <w:t>«Россети Центр» - «Белгородэнерго»</w:t>
      </w:r>
    </w:p>
    <w:p w14:paraId="234A03DE" w14:textId="1DFE168C" w:rsidR="001C50CB" w:rsidRPr="00D74539" w:rsidRDefault="001C50CB" w:rsidP="00C0184A">
      <w:pPr>
        <w:tabs>
          <w:tab w:val="right" w:pos="10207"/>
        </w:tabs>
        <w:spacing w:line="276" w:lineRule="auto"/>
        <w:ind w:left="6379" w:right="-2" w:firstLine="0"/>
        <w:jc w:val="left"/>
        <w:rPr>
          <w:sz w:val="24"/>
          <w:szCs w:val="26"/>
        </w:rPr>
      </w:pPr>
      <w:bookmarkStart w:id="7" w:name="_GoBack"/>
      <w:bookmarkEnd w:id="7"/>
      <w:r w:rsidRPr="00D74539">
        <w:rPr>
          <w:sz w:val="24"/>
          <w:szCs w:val="26"/>
        </w:rPr>
        <w:t xml:space="preserve">____________ С.А. </w:t>
      </w:r>
      <w:r>
        <w:rPr>
          <w:sz w:val="24"/>
          <w:szCs w:val="26"/>
        </w:rPr>
        <w:t>Макеев</w:t>
      </w:r>
      <w:bookmarkEnd w:id="0"/>
    </w:p>
    <w:p w14:paraId="6983327D" w14:textId="098EF5FA" w:rsidR="001C50CB" w:rsidRPr="00D74539" w:rsidRDefault="001C50CB" w:rsidP="00C0184A">
      <w:pPr>
        <w:spacing w:line="276" w:lineRule="auto"/>
        <w:ind w:left="6379" w:right="-2"/>
        <w:jc w:val="left"/>
        <w:rPr>
          <w:caps/>
          <w:sz w:val="24"/>
          <w:szCs w:val="26"/>
        </w:rPr>
      </w:pPr>
      <w:bookmarkStart w:id="8" w:name="_Hlk118121782"/>
      <w:bookmarkStart w:id="9" w:name="_Hlk118123975"/>
      <w:bookmarkEnd w:id="1"/>
      <w:bookmarkEnd w:id="2"/>
      <w:r w:rsidRPr="00D74539">
        <w:rPr>
          <w:sz w:val="24"/>
          <w:szCs w:val="26"/>
        </w:rPr>
        <w:t>«</w:t>
      </w:r>
      <w:r w:rsidR="00C0184A">
        <w:rPr>
          <w:sz w:val="24"/>
          <w:szCs w:val="26"/>
        </w:rPr>
        <w:t>03</w:t>
      </w:r>
      <w:r w:rsidRPr="00D74539">
        <w:rPr>
          <w:sz w:val="24"/>
          <w:szCs w:val="26"/>
        </w:rPr>
        <w:t xml:space="preserve">» </w:t>
      </w:r>
      <w:r w:rsidR="00C0184A">
        <w:rPr>
          <w:sz w:val="24"/>
          <w:szCs w:val="26"/>
        </w:rPr>
        <w:t>февраля</w:t>
      </w:r>
      <w:r w:rsidRPr="00D74539">
        <w:rPr>
          <w:sz w:val="24"/>
          <w:szCs w:val="26"/>
        </w:rPr>
        <w:t xml:space="preserve"> 202</w:t>
      </w:r>
      <w:r w:rsidR="00C0184A">
        <w:rPr>
          <w:sz w:val="24"/>
          <w:szCs w:val="26"/>
        </w:rPr>
        <w:t>3</w:t>
      </w:r>
      <w:r w:rsidRPr="00D74539">
        <w:rPr>
          <w:sz w:val="24"/>
          <w:szCs w:val="26"/>
        </w:rPr>
        <w:t>г.</w:t>
      </w:r>
      <w:bookmarkEnd w:id="3"/>
      <w:bookmarkEnd w:id="8"/>
    </w:p>
    <w:bookmarkEnd w:id="4"/>
    <w:bookmarkEnd w:id="6"/>
    <w:bookmarkEnd w:id="9"/>
    <w:p w14:paraId="6934D341" w14:textId="77777777" w:rsidR="001C50CB" w:rsidRDefault="001C50CB" w:rsidP="001C50CB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bookmarkEnd w:id="5"/>
    <w:p w14:paraId="100F2663" w14:textId="11E0EBF9" w:rsidR="001F5706" w:rsidRDefault="001F5706" w:rsidP="001C50CB">
      <w:pPr>
        <w:tabs>
          <w:tab w:val="right" w:pos="10207"/>
        </w:tabs>
        <w:spacing w:line="276" w:lineRule="auto"/>
        <w:ind w:right="-2"/>
        <w:jc w:val="center"/>
        <w:rPr>
          <w:caps/>
          <w:sz w:val="26"/>
          <w:szCs w:val="26"/>
        </w:rPr>
      </w:pPr>
    </w:p>
    <w:p w14:paraId="30406EF8" w14:textId="77777777"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32EDF31E" w14:textId="77777777" w:rsidR="004F6968" w:rsidRPr="00FA5FA8" w:rsidRDefault="008D35FD" w:rsidP="004F6968">
      <w:pPr>
        <w:pStyle w:val="2"/>
        <w:numPr>
          <w:ilvl w:val="0"/>
          <w:numId w:val="0"/>
          <w:ins w:id="10" w:author="Kozlov_E" w:date="2005-05-24T16:56:00Z"/>
        </w:numPr>
        <w:spacing w:after="120"/>
      </w:pPr>
      <w:r w:rsidRPr="004061D3">
        <w:t>ТЕХНИЧЕСКОЕ ЗАДАНИЕ</w:t>
      </w:r>
    </w:p>
    <w:p w14:paraId="6D948343" w14:textId="77777777" w:rsidR="00A30838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35612F">
        <w:rPr>
          <w:b/>
          <w:sz w:val="26"/>
          <w:szCs w:val="26"/>
        </w:rPr>
        <w:t>химической посуды, химических материалов и реактивов</w:t>
      </w:r>
      <w:r w:rsidR="00770193" w:rsidRPr="00770193">
        <w:rPr>
          <w:b/>
          <w:sz w:val="26"/>
          <w:szCs w:val="26"/>
        </w:rPr>
        <w:t>.</w:t>
      </w:r>
      <w:r w:rsidR="004D3812">
        <w:rPr>
          <w:b/>
          <w:sz w:val="26"/>
          <w:szCs w:val="26"/>
        </w:rPr>
        <w:t xml:space="preserve"> </w:t>
      </w:r>
    </w:p>
    <w:p w14:paraId="757C9879" w14:textId="77777777" w:rsidR="004F6968" w:rsidRPr="00770193" w:rsidRDefault="009C0389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Лот № </w:t>
      </w:r>
      <w:r w:rsidR="00140AA0">
        <w:rPr>
          <w:b/>
          <w:sz w:val="26"/>
          <w:szCs w:val="26"/>
          <w:u w:val="single"/>
        </w:rPr>
        <w:t>401</w:t>
      </w:r>
      <w:r w:rsidR="0035612F">
        <w:rPr>
          <w:b/>
          <w:sz w:val="26"/>
          <w:szCs w:val="26"/>
          <w:u w:val="single"/>
        </w:rPr>
        <w:t>М</w:t>
      </w:r>
      <w:r w:rsidR="00140AA0">
        <w:rPr>
          <w:b/>
          <w:sz w:val="26"/>
          <w:szCs w:val="26"/>
          <w:u w:val="single"/>
        </w:rPr>
        <w:t>.</w:t>
      </w:r>
    </w:p>
    <w:p w14:paraId="47F252F7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3665B50F" w14:textId="77777777" w:rsidR="00612811" w:rsidRPr="00DE136F" w:rsidRDefault="00612811" w:rsidP="00DE136F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DE136F">
        <w:rPr>
          <w:b/>
          <w:bCs/>
          <w:sz w:val="26"/>
          <w:szCs w:val="26"/>
        </w:rPr>
        <w:t xml:space="preserve">Технические требования к </w:t>
      </w:r>
      <w:r w:rsidR="000D4FD2" w:rsidRPr="00DE136F">
        <w:rPr>
          <w:b/>
          <w:bCs/>
          <w:sz w:val="26"/>
          <w:szCs w:val="26"/>
        </w:rPr>
        <w:t>продукции</w:t>
      </w:r>
      <w:r w:rsidRPr="00DE136F">
        <w:rPr>
          <w:b/>
          <w:bCs/>
          <w:sz w:val="26"/>
          <w:szCs w:val="26"/>
        </w:rPr>
        <w:t>.</w:t>
      </w:r>
    </w:p>
    <w:p w14:paraId="76DFC66E" w14:textId="1880DED2" w:rsidR="004F4E9E" w:rsidRPr="00BE5448" w:rsidRDefault="00C0184A" w:rsidP="00DE136F">
      <w:pPr>
        <w:pStyle w:val="ad"/>
        <w:numPr>
          <w:ilvl w:val="1"/>
          <w:numId w:val="21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C0184A">
        <w:rPr>
          <w:sz w:val="24"/>
          <w:szCs w:val="24"/>
        </w:rPr>
        <w:t>Технические данные продукции должны соответствовать параметрам и быть не хуже   приведенных в таблице или являться эквивалентом</w:t>
      </w:r>
      <w:r w:rsidR="00770193" w:rsidRPr="00210E8F">
        <w:rPr>
          <w:sz w:val="24"/>
          <w:szCs w:val="24"/>
        </w:rPr>
        <w:t>:</w:t>
      </w:r>
    </w:p>
    <w:p w14:paraId="01CC5CD5" w14:textId="77777777"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  <w:r w:rsidR="00AE4694">
        <w:rPr>
          <w:sz w:val="24"/>
          <w:szCs w:val="24"/>
        </w:rPr>
        <w:t>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1207"/>
        <w:gridCol w:w="1439"/>
        <w:gridCol w:w="5328"/>
        <w:gridCol w:w="567"/>
        <w:gridCol w:w="895"/>
      </w:tblGrid>
      <w:tr w:rsidR="004D3812" w:rsidRPr="004D3812" w14:paraId="375A5C03" w14:textId="77777777" w:rsidTr="00C905FB">
        <w:tc>
          <w:tcPr>
            <w:tcW w:w="1093" w:type="dxa"/>
            <w:shd w:val="clear" w:color="auto" w:fill="auto"/>
          </w:tcPr>
          <w:p w14:paraId="1811F607" w14:textId="77777777" w:rsidR="004D3812" w:rsidRPr="004D3812" w:rsidRDefault="004D3812" w:rsidP="00FD4CD2">
            <w:pPr>
              <w:ind w:firstLine="0"/>
              <w:jc w:val="center"/>
            </w:pPr>
            <w:r w:rsidRPr="004D3812">
              <w:t>Номер материала</w:t>
            </w:r>
          </w:p>
        </w:tc>
        <w:tc>
          <w:tcPr>
            <w:tcW w:w="2646" w:type="dxa"/>
            <w:gridSpan w:val="2"/>
            <w:shd w:val="clear" w:color="auto" w:fill="auto"/>
          </w:tcPr>
          <w:p w14:paraId="04182930" w14:textId="77777777" w:rsidR="004D3812" w:rsidRPr="004D3812" w:rsidRDefault="004D3812" w:rsidP="00FD4CD2">
            <w:pPr>
              <w:ind w:firstLine="0"/>
              <w:jc w:val="center"/>
            </w:pPr>
            <w:r>
              <w:t>Н</w:t>
            </w:r>
            <w:r w:rsidRPr="004D3812">
              <w:t>аименование</w:t>
            </w:r>
          </w:p>
        </w:tc>
        <w:tc>
          <w:tcPr>
            <w:tcW w:w="5328" w:type="dxa"/>
            <w:shd w:val="clear" w:color="auto" w:fill="auto"/>
          </w:tcPr>
          <w:p w14:paraId="2DF0DB39" w14:textId="77777777" w:rsidR="004D3812" w:rsidRPr="004D3812" w:rsidRDefault="004D3812" w:rsidP="00FD4CD2">
            <w:pPr>
              <w:ind w:firstLine="0"/>
              <w:jc w:val="center"/>
            </w:pPr>
            <w:r w:rsidRPr="004D3812">
              <w:t>Технические требования и характеристики</w:t>
            </w:r>
          </w:p>
        </w:tc>
        <w:tc>
          <w:tcPr>
            <w:tcW w:w="567" w:type="dxa"/>
            <w:shd w:val="clear" w:color="auto" w:fill="auto"/>
          </w:tcPr>
          <w:p w14:paraId="0C16E9CF" w14:textId="77777777" w:rsidR="004D3812" w:rsidRPr="004D3812" w:rsidRDefault="004D3812" w:rsidP="00FD4CD2">
            <w:pPr>
              <w:ind w:firstLine="0"/>
              <w:jc w:val="center"/>
            </w:pPr>
            <w:proofErr w:type="spellStart"/>
            <w:r>
              <w:t>Ед.изм</w:t>
            </w:r>
            <w:proofErr w:type="spellEnd"/>
            <w:r>
              <w:t>.</w:t>
            </w:r>
          </w:p>
        </w:tc>
        <w:tc>
          <w:tcPr>
            <w:tcW w:w="895" w:type="dxa"/>
            <w:shd w:val="clear" w:color="auto" w:fill="auto"/>
          </w:tcPr>
          <w:p w14:paraId="66146457" w14:textId="77777777" w:rsidR="004D3812" w:rsidRDefault="004D3812" w:rsidP="00FD4CD2">
            <w:pPr>
              <w:ind w:firstLine="0"/>
              <w:jc w:val="center"/>
            </w:pPr>
            <w:r>
              <w:t>Количество</w:t>
            </w:r>
          </w:p>
        </w:tc>
      </w:tr>
      <w:tr w:rsidR="001C50CB" w:rsidRPr="004D3812" w14:paraId="0A072E09" w14:textId="77777777" w:rsidTr="00C905FB">
        <w:tc>
          <w:tcPr>
            <w:tcW w:w="1093" w:type="dxa"/>
            <w:shd w:val="clear" w:color="auto" w:fill="auto"/>
          </w:tcPr>
          <w:p w14:paraId="4955DB65" w14:textId="7E75AE5A" w:rsidR="001C50CB" w:rsidRPr="00D50026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2264826</w:t>
            </w:r>
          </w:p>
        </w:tc>
        <w:tc>
          <w:tcPr>
            <w:tcW w:w="2646" w:type="dxa"/>
            <w:gridSpan w:val="2"/>
            <w:shd w:val="clear" w:color="auto" w:fill="auto"/>
          </w:tcPr>
          <w:p w14:paraId="7DCE865B" w14:textId="03AEBF1D" w:rsidR="001C50CB" w:rsidRPr="00D50026" w:rsidRDefault="001C50CB" w:rsidP="001C50CB">
            <w:pPr>
              <w:tabs>
                <w:tab w:val="left" w:pos="1134"/>
              </w:tabs>
              <w:ind w:firstLine="0"/>
              <w:jc w:val="left"/>
            </w:pPr>
            <w:r w:rsidRPr="00D50026">
              <w:t xml:space="preserve">Смазка </w:t>
            </w:r>
            <w:proofErr w:type="spellStart"/>
            <w:r w:rsidRPr="00D50026">
              <w:t>Суперконт</w:t>
            </w:r>
            <w:proofErr w:type="spellEnd"/>
            <w:r w:rsidRPr="00D50026">
              <w:t xml:space="preserve"> </w:t>
            </w:r>
            <w:proofErr w:type="spellStart"/>
            <w:r w:rsidRPr="00D50026">
              <w:t>высокоэлектропроводящая</w:t>
            </w:r>
            <w:proofErr w:type="spellEnd"/>
          </w:p>
        </w:tc>
        <w:tc>
          <w:tcPr>
            <w:tcW w:w="5328" w:type="dxa"/>
            <w:shd w:val="clear" w:color="auto" w:fill="auto"/>
          </w:tcPr>
          <w:p w14:paraId="1BF5E85D" w14:textId="6FAF442E" w:rsidR="00B741F1" w:rsidRPr="00D50026" w:rsidRDefault="00B741F1" w:rsidP="00B741F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Кремнийорганическая матрица, % 30,0—33,0</w:t>
            </w:r>
          </w:p>
          <w:p w14:paraId="43DFFB4C" w14:textId="31D792EC" w:rsidR="00B741F1" w:rsidRPr="00D50026" w:rsidRDefault="00B741F1" w:rsidP="00B741F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 xml:space="preserve">Металлический наполнитель от 20 до 60 </w:t>
            </w:r>
            <w:proofErr w:type="spellStart"/>
            <w:r w:rsidRPr="00D50026">
              <w:t>мКм</w:t>
            </w:r>
            <w:proofErr w:type="spellEnd"/>
            <w:r w:rsidRPr="00D50026">
              <w:t>, %40,0—60,0</w:t>
            </w:r>
          </w:p>
          <w:p w14:paraId="02B85F57" w14:textId="4ADE34AA" w:rsidR="00B741F1" w:rsidRPr="00D50026" w:rsidRDefault="00B741F1" w:rsidP="00B741F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Специальная добавка для высокотемпературной устойчивости, %</w:t>
            </w:r>
            <w:r w:rsidR="00C905FB" w:rsidRPr="00D50026">
              <w:t xml:space="preserve"> </w:t>
            </w:r>
            <w:r w:rsidRPr="00D50026">
              <w:t>10,0—15,0</w:t>
            </w:r>
          </w:p>
          <w:p w14:paraId="762E4014" w14:textId="47E0E9E7" w:rsidR="00B741F1" w:rsidRPr="00D50026" w:rsidRDefault="00B741F1" w:rsidP="00B741F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Специальные присадки, %</w:t>
            </w:r>
            <w:r w:rsidR="00C905FB" w:rsidRPr="00D50026">
              <w:t xml:space="preserve"> </w:t>
            </w:r>
            <w:r w:rsidRPr="00D50026">
              <w:t>2,0—5,0</w:t>
            </w:r>
          </w:p>
          <w:p w14:paraId="675D374D" w14:textId="77777777" w:rsidR="00B741F1" w:rsidRPr="00D50026" w:rsidRDefault="00B741F1" w:rsidP="00B741F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Внешний вид</w:t>
            </w:r>
            <w:r w:rsidRPr="00D50026">
              <w:tab/>
              <w:t>Однородная вязкая масса светло- или темно-коричневого цвета</w:t>
            </w:r>
          </w:p>
          <w:p w14:paraId="7E1F7570" w14:textId="77777777" w:rsidR="00B741F1" w:rsidRPr="00D50026" w:rsidRDefault="00B741F1" w:rsidP="00B741F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Вязкость эффективная при 50°С и среднем градиенте скорости деформации 595,0 с-1Па·с, не менее</w:t>
            </w:r>
            <w:r w:rsidRPr="00D50026">
              <w:tab/>
              <w:t>1,5</w:t>
            </w:r>
          </w:p>
          <w:p w14:paraId="17E93C2E" w14:textId="77777777" w:rsidR="00B741F1" w:rsidRPr="00D50026" w:rsidRDefault="00B741F1" w:rsidP="00B741F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Испаряемость при 120 °С в течение одного часа, %, не более</w:t>
            </w:r>
            <w:r w:rsidRPr="00D50026">
              <w:tab/>
              <w:t>5,0</w:t>
            </w:r>
          </w:p>
          <w:p w14:paraId="69B6792A" w14:textId="77777777" w:rsidR="00B741F1" w:rsidRPr="00D50026" w:rsidRDefault="00B741F1" w:rsidP="00B741F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Содержание воды</w:t>
            </w:r>
            <w:r w:rsidRPr="00D50026">
              <w:tab/>
              <w:t>Отсутствие</w:t>
            </w:r>
          </w:p>
          <w:p w14:paraId="185332E7" w14:textId="77777777" w:rsidR="00B741F1" w:rsidRPr="00D50026" w:rsidRDefault="00B741F1" w:rsidP="00B741F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Коррозионное воздействие на металлы при температуре при температуре 100°С и выдержке в течение 3 часов</w:t>
            </w:r>
            <w:r w:rsidRPr="00D50026">
              <w:tab/>
              <w:t>Выдерживает</w:t>
            </w:r>
          </w:p>
          <w:p w14:paraId="77055B00" w14:textId="4AD477F2" w:rsidR="001C50CB" w:rsidRPr="00D50026" w:rsidRDefault="00B741F1" w:rsidP="00B741F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Пенетрация при 25°С, ×10-1мм</w:t>
            </w:r>
            <w:r w:rsidRPr="00D50026">
              <w:tab/>
              <w:t>280—360</w:t>
            </w:r>
          </w:p>
        </w:tc>
        <w:tc>
          <w:tcPr>
            <w:tcW w:w="567" w:type="dxa"/>
            <w:shd w:val="clear" w:color="auto" w:fill="auto"/>
          </w:tcPr>
          <w:p w14:paraId="2380F847" w14:textId="30D89B7B" w:rsidR="001C50CB" w:rsidRPr="00CB70F6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E2373A">
              <w:t>КГ</w:t>
            </w:r>
          </w:p>
        </w:tc>
        <w:tc>
          <w:tcPr>
            <w:tcW w:w="895" w:type="dxa"/>
            <w:shd w:val="clear" w:color="auto" w:fill="auto"/>
          </w:tcPr>
          <w:p w14:paraId="25C17737" w14:textId="7A080EC0" w:rsidR="001C50CB" w:rsidRPr="00DE08A6" w:rsidRDefault="00D50026" w:rsidP="001C50CB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>
              <w:t>3</w:t>
            </w:r>
          </w:p>
        </w:tc>
      </w:tr>
      <w:tr w:rsidR="001C50CB" w:rsidRPr="004D3812" w14:paraId="0B1A2AC9" w14:textId="77777777" w:rsidTr="00C905FB">
        <w:tc>
          <w:tcPr>
            <w:tcW w:w="2300" w:type="dxa"/>
            <w:gridSpan w:val="2"/>
            <w:shd w:val="clear" w:color="auto" w:fill="auto"/>
          </w:tcPr>
          <w:p w14:paraId="52087E9C" w14:textId="765E2930" w:rsidR="001C50CB" w:rsidRPr="004D3812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right"/>
            </w:pPr>
            <w:r w:rsidRPr="00450501">
              <w:t>Точка поставки</w:t>
            </w:r>
          </w:p>
        </w:tc>
        <w:tc>
          <w:tcPr>
            <w:tcW w:w="8229" w:type="dxa"/>
            <w:gridSpan w:val="4"/>
            <w:shd w:val="clear" w:color="auto" w:fill="auto"/>
          </w:tcPr>
          <w:p w14:paraId="2AEE17F7" w14:textId="79901EF1" w:rsidR="001C50CB" w:rsidRPr="004D3812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450501">
              <w:t>Белгородская область, г. Белгород, пер. 5-й Заводской, 17</w:t>
            </w:r>
          </w:p>
        </w:tc>
      </w:tr>
      <w:tr w:rsidR="001C50CB" w:rsidRPr="004D3812" w14:paraId="235EC125" w14:textId="77777777" w:rsidTr="00C905FB">
        <w:tc>
          <w:tcPr>
            <w:tcW w:w="2300" w:type="dxa"/>
            <w:gridSpan w:val="2"/>
            <w:shd w:val="clear" w:color="auto" w:fill="auto"/>
          </w:tcPr>
          <w:p w14:paraId="05E82283" w14:textId="01F2E58D" w:rsidR="001C50CB" w:rsidRPr="004D3812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right"/>
            </w:pPr>
            <w:r w:rsidRPr="00450501">
              <w:t>Срок поставки</w:t>
            </w:r>
          </w:p>
        </w:tc>
        <w:tc>
          <w:tcPr>
            <w:tcW w:w="8229" w:type="dxa"/>
            <w:gridSpan w:val="4"/>
            <w:shd w:val="clear" w:color="auto" w:fill="auto"/>
          </w:tcPr>
          <w:p w14:paraId="3580A5A0" w14:textId="2F353249" w:rsidR="001C50CB" w:rsidRPr="009F2D1B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450501">
              <w:t>с момента заключения договора до 30.11.2023 по заявкам Заказчика. Срок исполнения одной заявки в течение 10 календарных дней</w:t>
            </w:r>
          </w:p>
        </w:tc>
      </w:tr>
    </w:tbl>
    <w:p w14:paraId="05247000" w14:textId="77777777" w:rsidR="004D3812" w:rsidRDefault="004D3812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14:paraId="61E97562" w14:textId="77777777" w:rsidR="00DE136F" w:rsidRDefault="00DE136F" w:rsidP="00DE136F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4491215" w14:textId="77777777" w:rsidR="00DE136F" w:rsidRDefault="00DE136F" w:rsidP="00DE136F">
      <w:pPr>
        <w:pStyle w:val="ad"/>
        <w:numPr>
          <w:ilvl w:val="1"/>
          <w:numId w:val="21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14:paraId="12479589" w14:textId="77777777" w:rsidR="00DE136F" w:rsidRDefault="00DE136F" w:rsidP="00DE136F">
      <w:pPr>
        <w:pStyle w:val="ad"/>
        <w:numPr>
          <w:ilvl w:val="2"/>
          <w:numId w:val="21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F405D71" w14:textId="77777777" w:rsidR="00DE136F" w:rsidRDefault="00DE136F" w:rsidP="00DE136F">
      <w:pPr>
        <w:pStyle w:val="ad"/>
        <w:numPr>
          <w:ilvl w:val="2"/>
          <w:numId w:val="21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34DAC7D" w14:textId="77777777" w:rsidR="00DE136F" w:rsidRDefault="00DE136F" w:rsidP="00DE136F">
      <w:pPr>
        <w:pStyle w:val="ad"/>
        <w:numPr>
          <w:ilvl w:val="2"/>
          <w:numId w:val="21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14:paraId="07E5CDD6" w14:textId="77777777" w:rsidR="00DE136F" w:rsidRDefault="00DE136F" w:rsidP="00DE136F">
      <w:pPr>
        <w:pStyle w:val="ad"/>
        <w:numPr>
          <w:ilvl w:val="2"/>
          <w:numId w:val="21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Наличие заключени</w:t>
      </w:r>
      <w:r w:rsidR="009F2D1B">
        <w:rPr>
          <w:sz w:val="24"/>
          <w:szCs w:val="24"/>
        </w:rPr>
        <w:t>й</w:t>
      </w:r>
      <w:r>
        <w:rPr>
          <w:sz w:val="24"/>
          <w:szCs w:val="24"/>
        </w:rPr>
        <w:t xml:space="preserve"> и</w:t>
      </w:r>
      <w:r w:rsidR="001205DC">
        <w:rPr>
          <w:sz w:val="24"/>
          <w:szCs w:val="24"/>
        </w:rPr>
        <w:t>ли</w:t>
      </w:r>
      <w:r>
        <w:rPr>
          <w:sz w:val="24"/>
          <w:szCs w:val="24"/>
        </w:rPr>
        <w:t xml:space="preserve"> други</w:t>
      </w:r>
      <w:r w:rsidR="009F2D1B">
        <w:rPr>
          <w:sz w:val="24"/>
          <w:szCs w:val="24"/>
        </w:rPr>
        <w:t>х</w:t>
      </w:r>
      <w:r>
        <w:rPr>
          <w:sz w:val="24"/>
          <w:szCs w:val="24"/>
        </w:rPr>
        <w:t xml:space="preserve"> документ</w:t>
      </w:r>
      <w:r w:rsidR="009F2D1B">
        <w:rPr>
          <w:sz w:val="24"/>
          <w:szCs w:val="24"/>
        </w:rPr>
        <w:t>ов</w:t>
      </w:r>
      <w:r>
        <w:rPr>
          <w:sz w:val="24"/>
          <w:szCs w:val="24"/>
        </w:rPr>
        <w:t>, устанавливающи</w:t>
      </w:r>
      <w:r w:rsidR="009F2D1B">
        <w:rPr>
          <w:sz w:val="24"/>
          <w:szCs w:val="24"/>
        </w:rPr>
        <w:t>х</w:t>
      </w:r>
      <w:r>
        <w:rPr>
          <w:sz w:val="24"/>
          <w:szCs w:val="24"/>
        </w:rPr>
        <w:t xml:space="preserve"> требования к качеству и экологической безопасности продукции. </w:t>
      </w:r>
    </w:p>
    <w:p w14:paraId="6E29FE57" w14:textId="77777777" w:rsidR="00DE136F" w:rsidRDefault="00DE136F" w:rsidP="00DE136F">
      <w:pPr>
        <w:pStyle w:val="ad"/>
        <w:numPr>
          <w:ilvl w:val="1"/>
          <w:numId w:val="21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14:paraId="47395DA5" w14:textId="7896667C" w:rsidR="00583E94" w:rsidRDefault="00583E94" w:rsidP="00583E94">
      <w:pPr>
        <w:pStyle w:val="ad"/>
        <w:numPr>
          <w:ilvl w:val="2"/>
          <w:numId w:val="21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583E94">
        <w:rPr>
          <w:sz w:val="24"/>
          <w:szCs w:val="24"/>
        </w:rPr>
        <w:t xml:space="preserve">ТУ 38.5901237-90 Присадка антиокислительная 4-метил-2,6-дитретичный </w:t>
      </w:r>
      <w:proofErr w:type="spellStart"/>
      <w:r w:rsidRPr="00583E94">
        <w:rPr>
          <w:sz w:val="24"/>
          <w:szCs w:val="24"/>
        </w:rPr>
        <w:t>бутилфенол</w:t>
      </w:r>
      <w:proofErr w:type="spellEnd"/>
      <w:r w:rsidRPr="00583E94">
        <w:rPr>
          <w:sz w:val="24"/>
          <w:szCs w:val="24"/>
        </w:rPr>
        <w:t xml:space="preserve"> (Агидол-1) технический</w:t>
      </w:r>
      <w:r>
        <w:rPr>
          <w:sz w:val="24"/>
          <w:szCs w:val="24"/>
        </w:rPr>
        <w:t>;</w:t>
      </w:r>
    </w:p>
    <w:p w14:paraId="357B6923" w14:textId="77777777" w:rsidR="00DE136F" w:rsidRDefault="00DE136F" w:rsidP="00DE136F">
      <w:pPr>
        <w:pStyle w:val="ad"/>
        <w:numPr>
          <w:ilvl w:val="1"/>
          <w:numId w:val="21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5A7D3EC0" w14:textId="77777777" w:rsidR="00DE136F" w:rsidRPr="00973264" w:rsidRDefault="00DE136F" w:rsidP="00DE136F">
      <w:pPr>
        <w:numPr>
          <w:ilvl w:val="2"/>
          <w:numId w:val="21"/>
        </w:numPr>
        <w:rPr>
          <w:sz w:val="24"/>
          <w:szCs w:val="24"/>
        </w:rPr>
      </w:pPr>
      <w:r w:rsidRPr="005A04D6">
        <w:rPr>
          <w:sz w:val="24"/>
          <w:szCs w:val="24"/>
        </w:rPr>
        <w:t>Упаковка, маркировка, транспортиров</w:t>
      </w:r>
      <w:r>
        <w:rPr>
          <w:sz w:val="24"/>
          <w:szCs w:val="24"/>
        </w:rPr>
        <w:t>ание, условия и сроки хранения продукции</w:t>
      </w:r>
      <w:r w:rsidRPr="005A04D6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>-96</w:t>
      </w:r>
      <w:r w:rsidRPr="005A04D6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5A04D6">
        <w:rPr>
          <w:sz w:val="24"/>
          <w:szCs w:val="24"/>
        </w:rPr>
        <w:t>.</w:t>
      </w:r>
    </w:p>
    <w:p w14:paraId="11DD4031" w14:textId="77777777" w:rsidR="00DE136F" w:rsidRDefault="00DE136F" w:rsidP="00DE136F">
      <w:pPr>
        <w:numPr>
          <w:ilvl w:val="1"/>
          <w:numId w:val="21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14:paraId="6FF4559D" w14:textId="77777777" w:rsidR="00DE136F" w:rsidRDefault="00DE136F" w:rsidP="00DE136F">
      <w:pPr>
        <w:spacing w:line="276" w:lineRule="auto"/>
        <w:rPr>
          <w:sz w:val="24"/>
          <w:szCs w:val="24"/>
        </w:rPr>
      </w:pPr>
    </w:p>
    <w:p w14:paraId="0B85629F" w14:textId="77777777" w:rsidR="00DE136F" w:rsidRDefault="00DE136F" w:rsidP="00DE136F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7252789" w14:textId="1C49DD6E" w:rsidR="00DE136F" w:rsidRPr="00AE2C21" w:rsidRDefault="00DE136F" w:rsidP="00DE136F">
      <w:pPr>
        <w:pStyle w:val="ad"/>
        <w:numPr>
          <w:ilvl w:val="1"/>
          <w:numId w:val="21"/>
        </w:numPr>
        <w:tabs>
          <w:tab w:val="left" w:pos="993"/>
          <w:tab w:val="left" w:pos="1134"/>
        </w:tabs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14:paraId="076A67F9" w14:textId="77777777" w:rsidR="00DE136F" w:rsidRDefault="00DE136F" w:rsidP="00DE13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8236D96" w14:textId="77777777" w:rsidR="00DE136F" w:rsidRPr="00A13E07" w:rsidRDefault="00DE136F" w:rsidP="00DE136F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22FDAD3" w14:textId="77777777" w:rsidR="00DE136F" w:rsidRDefault="00DE136F" w:rsidP="00DE136F">
      <w:pPr>
        <w:pStyle w:val="ad"/>
        <w:numPr>
          <w:ilvl w:val="1"/>
          <w:numId w:val="21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14:paraId="20EAA77F" w14:textId="77777777" w:rsidR="00DE136F" w:rsidRDefault="00DE136F" w:rsidP="00DE13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5287A9E" w14:textId="77777777" w:rsidR="00DE136F" w:rsidRDefault="00DE136F" w:rsidP="00DE136F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Маркировка, состав технической и </w:t>
      </w:r>
      <w:r w:rsidR="00A30838">
        <w:rPr>
          <w:b/>
          <w:bCs/>
          <w:sz w:val="26"/>
          <w:szCs w:val="26"/>
        </w:rPr>
        <w:t>эксплуатационной документации</w:t>
      </w:r>
      <w:r>
        <w:rPr>
          <w:b/>
          <w:bCs/>
          <w:sz w:val="26"/>
          <w:szCs w:val="26"/>
        </w:rPr>
        <w:t>.</w:t>
      </w:r>
    </w:p>
    <w:p w14:paraId="5CF4E42D" w14:textId="77777777" w:rsidR="00DE136F" w:rsidRPr="00615E81" w:rsidRDefault="00DE136F" w:rsidP="00DE136F">
      <w:pPr>
        <w:pStyle w:val="ad"/>
        <w:numPr>
          <w:ilvl w:val="1"/>
          <w:numId w:val="21"/>
        </w:numPr>
        <w:tabs>
          <w:tab w:val="left" w:pos="1418"/>
        </w:tabs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39E277F3" w14:textId="77777777" w:rsidR="00DE136F" w:rsidRPr="00615E81" w:rsidRDefault="00DE136F" w:rsidP="00DE136F">
      <w:pPr>
        <w:pStyle w:val="ad"/>
        <w:numPr>
          <w:ilvl w:val="2"/>
          <w:numId w:val="21"/>
        </w:num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14:paraId="40208ACE" w14:textId="77777777" w:rsidR="00DE136F" w:rsidRPr="00615E81" w:rsidRDefault="00DE136F" w:rsidP="00DE136F">
      <w:pPr>
        <w:pStyle w:val="ad"/>
        <w:numPr>
          <w:ilvl w:val="2"/>
          <w:numId w:val="21"/>
        </w:numPr>
        <w:tabs>
          <w:tab w:val="left" w:pos="709"/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14:paraId="3B79DF65" w14:textId="77777777" w:rsidR="00DE136F" w:rsidRDefault="00DE136F" w:rsidP="00DE136F">
      <w:pPr>
        <w:pStyle w:val="ad"/>
        <w:numPr>
          <w:ilvl w:val="1"/>
          <w:numId w:val="21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14:paraId="4D7C085F" w14:textId="77777777" w:rsidR="00DE136F" w:rsidRDefault="00DE136F" w:rsidP="00DE136F">
      <w:pPr>
        <w:pStyle w:val="ad"/>
        <w:numPr>
          <w:ilvl w:val="1"/>
          <w:numId w:val="21"/>
        </w:numPr>
        <w:tabs>
          <w:tab w:val="left" w:pos="1134"/>
          <w:tab w:val="left" w:pos="1418"/>
        </w:tabs>
        <w:rPr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14:paraId="5AC465C1" w14:textId="77777777" w:rsidR="000105D9" w:rsidRDefault="000105D9" w:rsidP="00DE136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3B80712F" w14:textId="77777777" w:rsidR="00DE136F" w:rsidRPr="00D03ADE" w:rsidRDefault="00DE136F" w:rsidP="00DE136F">
      <w:pPr>
        <w:pStyle w:val="ad"/>
        <w:numPr>
          <w:ilvl w:val="0"/>
          <w:numId w:val="21"/>
        </w:numPr>
        <w:tabs>
          <w:tab w:val="left" w:pos="1134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982EA45" w14:textId="40BCF201" w:rsidR="00DE136F" w:rsidRDefault="00DE136F" w:rsidP="00DE136F">
      <w:pPr>
        <w:pStyle w:val="BodyText21"/>
        <w:numPr>
          <w:ilvl w:val="1"/>
          <w:numId w:val="21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</w:t>
      </w:r>
      <w:r w:rsidR="000105D9" w:rsidRPr="00612811">
        <w:rPr>
          <w:szCs w:val="24"/>
        </w:rPr>
        <w:t>филиал</w:t>
      </w:r>
      <w:r w:rsidR="000105D9">
        <w:rPr>
          <w:szCs w:val="24"/>
        </w:rPr>
        <w:t>а</w:t>
      </w:r>
      <w:r w:rsidR="000105D9" w:rsidRPr="00612811">
        <w:rPr>
          <w:szCs w:val="24"/>
        </w:rPr>
        <w:t xml:space="preserve"> </w:t>
      </w:r>
      <w:r w:rsidR="000105D9">
        <w:rPr>
          <w:szCs w:val="24"/>
        </w:rPr>
        <w:t>ПАО</w:t>
      </w:r>
      <w:r w:rsidR="000105D9" w:rsidRPr="00612811">
        <w:rPr>
          <w:szCs w:val="24"/>
        </w:rPr>
        <w:t xml:space="preserve"> «</w:t>
      </w:r>
      <w:r w:rsidR="003B1356">
        <w:rPr>
          <w:szCs w:val="24"/>
        </w:rPr>
        <w:t>Россети Центр</w:t>
      </w:r>
      <w:r w:rsidR="000105D9" w:rsidRPr="00612811">
        <w:rPr>
          <w:szCs w:val="24"/>
        </w:rPr>
        <w:t>»</w:t>
      </w:r>
      <w:r w:rsidR="000105D9">
        <w:rPr>
          <w:szCs w:val="24"/>
        </w:rPr>
        <w:t>-«Белгородэнерго»</w:t>
      </w:r>
      <w:r w:rsidR="000105D9" w:rsidRPr="00612811">
        <w:rPr>
          <w:szCs w:val="24"/>
        </w:rPr>
        <w:t xml:space="preserve"> </w:t>
      </w:r>
      <w:r w:rsidRPr="00612811">
        <w:rPr>
          <w:szCs w:val="24"/>
        </w:rPr>
        <w:t>при получении на склад.</w:t>
      </w:r>
    </w:p>
    <w:p w14:paraId="3E623CDF" w14:textId="5097AD70" w:rsidR="00DE136F" w:rsidRDefault="00DE136F" w:rsidP="00DE136F">
      <w:pPr>
        <w:pStyle w:val="ad"/>
        <w:numPr>
          <w:ilvl w:val="1"/>
          <w:numId w:val="21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9C60EC0" w14:textId="4A05B407" w:rsidR="00DE136F" w:rsidRDefault="00DE136F" w:rsidP="00DE136F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28F3FB34" w14:textId="2A6AE4AF" w:rsidR="002F3820" w:rsidRDefault="002F3820" w:rsidP="002F3820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bookmarkStart w:id="11" w:name="_Hlk118120239"/>
      <w:bookmarkStart w:id="12" w:name="_Hlk118119893"/>
      <w:bookmarkStart w:id="13" w:name="_Hlk118120136"/>
    </w:p>
    <w:p w14:paraId="32F8C1E6" w14:textId="1CF016FC" w:rsidR="002F3820" w:rsidRDefault="002F3820" w:rsidP="002F3820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Начальник службы ПС УВС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В.Ф. Севостьянов</w:t>
      </w:r>
      <w:bookmarkEnd w:id="11"/>
    </w:p>
    <w:bookmarkEnd w:id="12"/>
    <w:bookmarkEnd w:id="13"/>
    <w:p w14:paraId="51BB2519" w14:textId="5BD1B85E" w:rsidR="00284B59" w:rsidRPr="002D4070" w:rsidRDefault="00284B59" w:rsidP="00A30838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</w:p>
    <w:p w14:paraId="138B1A2F" w14:textId="77777777" w:rsidR="00284B59" w:rsidRPr="00C7377F" w:rsidRDefault="00284B59" w:rsidP="00284B5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</w:t>
      </w:r>
    </w:p>
    <w:p w14:paraId="5A783857" w14:textId="77777777" w:rsidR="000105D9" w:rsidRPr="000105D9" w:rsidRDefault="000105D9" w:rsidP="00284B59">
      <w:pPr>
        <w:ind w:firstLine="284"/>
        <w:rPr>
          <w:b/>
        </w:rPr>
      </w:pPr>
    </w:p>
    <w:sectPr w:rsidR="000105D9" w:rsidRPr="000105D9" w:rsidSect="00BC79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426" w:right="567" w:bottom="993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30083" w14:textId="77777777" w:rsidR="003703F5" w:rsidRDefault="003703F5">
      <w:r>
        <w:separator/>
      </w:r>
    </w:p>
  </w:endnote>
  <w:endnote w:type="continuationSeparator" w:id="0">
    <w:p w14:paraId="7C0C7C0E" w14:textId="77777777" w:rsidR="003703F5" w:rsidRDefault="00370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AE2DB" w14:textId="77777777" w:rsidR="00897F15" w:rsidRDefault="00897F1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96C81" w14:textId="77777777" w:rsidR="00897F15" w:rsidRDefault="00897F1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10AFE" w14:textId="77777777" w:rsidR="00897F15" w:rsidRDefault="00897F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5789C" w14:textId="77777777" w:rsidR="003703F5" w:rsidRDefault="003703F5">
      <w:r>
        <w:separator/>
      </w:r>
    </w:p>
  </w:footnote>
  <w:footnote w:type="continuationSeparator" w:id="0">
    <w:p w14:paraId="0D244B67" w14:textId="77777777" w:rsidR="003703F5" w:rsidRDefault="00370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429D6" w14:textId="77777777"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EA5AC8B" w14:textId="77777777" w:rsidR="0066235C" w:rsidRDefault="0066235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15D75" w14:textId="77777777" w:rsidR="00897F15" w:rsidRDefault="00897F1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1E560" w14:textId="77777777" w:rsidR="00897F15" w:rsidRDefault="00897F1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3E86F60E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5" w15:restartNumberingAfterBreak="0">
    <w:nsid w:val="6E672DBF"/>
    <w:multiLevelType w:val="hybridMultilevel"/>
    <w:tmpl w:val="45E26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6"/>
  </w:num>
  <w:num w:numId="11">
    <w:abstractNumId w:val="8"/>
  </w:num>
  <w:num w:numId="12">
    <w:abstractNumId w:val="13"/>
  </w:num>
  <w:num w:numId="13">
    <w:abstractNumId w:val="5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1"/>
  </w:num>
  <w:num w:numId="18">
    <w:abstractNumId w:val="4"/>
  </w:num>
  <w:num w:numId="19">
    <w:abstractNumId w:val="6"/>
  </w:num>
  <w:num w:numId="20">
    <w:abstractNumId w:val="11"/>
  </w:num>
  <w:num w:numId="21">
    <w:abstractNumId w:val="9"/>
  </w:num>
  <w:num w:numId="22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5D9"/>
    <w:rsid w:val="00010695"/>
    <w:rsid w:val="00013898"/>
    <w:rsid w:val="000141BE"/>
    <w:rsid w:val="000150AB"/>
    <w:rsid w:val="000152AE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27B8F"/>
    <w:rsid w:val="000312FC"/>
    <w:rsid w:val="0003144D"/>
    <w:rsid w:val="00031516"/>
    <w:rsid w:val="00032681"/>
    <w:rsid w:val="00034BCE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1E79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598"/>
    <w:rsid w:val="000B068C"/>
    <w:rsid w:val="000B2268"/>
    <w:rsid w:val="000B5D7C"/>
    <w:rsid w:val="000B6103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7F3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5DC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0AA0"/>
    <w:rsid w:val="00141439"/>
    <w:rsid w:val="00141D09"/>
    <w:rsid w:val="00143107"/>
    <w:rsid w:val="00143ED8"/>
    <w:rsid w:val="00145642"/>
    <w:rsid w:val="0015016E"/>
    <w:rsid w:val="001501C2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97C"/>
    <w:rsid w:val="00166FCC"/>
    <w:rsid w:val="00170481"/>
    <w:rsid w:val="00171B2A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262"/>
    <w:rsid w:val="001B3E25"/>
    <w:rsid w:val="001B43BA"/>
    <w:rsid w:val="001B693F"/>
    <w:rsid w:val="001B7DFC"/>
    <w:rsid w:val="001B7FD4"/>
    <w:rsid w:val="001C0CD9"/>
    <w:rsid w:val="001C19CB"/>
    <w:rsid w:val="001C347A"/>
    <w:rsid w:val="001C37EA"/>
    <w:rsid w:val="001C50CB"/>
    <w:rsid w:val="001D1727"/>
    <w:rsid w:val="001D2559"/>
    <w:rsid w:val="001D467E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2642"/>
    <w:rsid w:val="002037CA"/>
    <w:rsid w:val="00203A4B"/>
    <w:rsid w:val="00205786"/>
    <w:rsid w:val="00206147"/>
    <w:rsid w:val="00210E8F"/>
    <w:rsid w:val="0021292B"/>
    <w:rsid w:val="00213168"/>
    <w:rsid w:val="0021328D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541B"/>
    <w:rsid w:val="0024696C"/>
    <w:rsid w:val="00247A34"/>
    <w:rsid w:val="00247E6F"/>
    <w:rsid w:val="00250073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B59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514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4D62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36C"/>
    <w:rsid w:val="002E4AA0"/>
    <w:rsid w:val="002E602B"/>
    <w:rsid w:val="002E63DE"/>
    <w:rsid w:val="002E6C8A"/>
    <w:rsid w:val="002F0529"/>
    <w:rsid w:val="002F2431"/>
    <w:rsid w:val="002F2B35"/>
    <w:rsid w:val="002F3820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5612F"/>
    <w:rsid w:val="00360045"/>
    <w:rsid w:val="00360691"/>
    <w:rsid w:val="0036100E"/>
    <w:rsid w:val="00363396"/>
    <w:rsid w:val="00363438"/>
    <w:rsid w:val="00367CC7"/>
    <w:rsid w:val="003703F5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50F7"/>
    <w:rsid w:val="003A7A79"/>
    <w:rsid w:val="003A7DDA"/>
    <w:rsid w:val="003B0588"/>
    <w:rsid w:val="003B0B7B"/>
    <w:rsid w:val="003B1356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34A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108"/>
    <w:rsid w:val="003F138E"/>
    <w:rsid w:val="003F18A0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1B6B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5BC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72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3812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D4B"/>
    <w:rsid w:val="004F233B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0FA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4E52"/>
    <w:rsid w:val="00557871"/>
    <w:rsid w:val="00557B63"/>
    <w:rsid w:val="0056133F"/>
    <w:rsid w:val="00561DEC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3E94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4D6"/>
    <w:rsid w:val="005A2527"/>
    <w:rsid w:val="005A29B8"/>
    <w:rsid w:val="005A38CB"/>
    <w:rsid w:val="005A3B02"/>
    <w:rsid w:val="005B04A3"/>
    <w:rsid w:val="005B0C2E"/>
    <w:rsid w:val="005B1FEA"/>
    <w:rsid w:val="005B2069"/>
    <w:rsid w:val="005B2A00"/>
    <w:rsid w:val="005B2A09"/>
    <w:rsid w:val="005B3271"/>
    <w:rsid w:val="005B47B7"/>
    <w:rsid w:val="005B52F6"/>
    <w:rsid w:val="005B53F1"/>
    <w:rsid w:val="005B5925"/>
    <w:rsid w:val="005B61CC"/>
    <w:rsid w:val="005B61D0"/>
    <w:rsid w:val="005B699F"/>
    <w:rsid w:val="005C2394"/>
    <w:rsid w:val="005C2F82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3B8"/>
    <w:rsid w:val="00615786"/>
    <w:rsid w:val="00615D22"/>
    <w:rsid w:val="00615E81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5EFE"/>
    <w:rsid w:val="00667142"/>
    <w:rsid w:val="0066735A"/>
    <w:rsid w:val="0067198B"/>
    <w:rsid w:val="00672965"/>
    <w:rsid w:val="00674F47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67A0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777"/>
    <w:rsid w:val="006F6D72"/>
    <w:rsid w:val="006F7734"/>
    <w:rsid w:val="007008F3"/>
    <w:rsid w:val="00702AB3"/>
    <w:rsid w:val="007036ED"/>
    <w:rsid w:val="00704E3C"/>
    <w:rsid w:val="00704EE1"/>
    <w:rsid w:val="00705999"/>
    <w:rsid w:val="0070676C"/>
    <w:rsid w:val="00706A0D"/>
    <w:rsid w:val="00706A47"/>
    <w:rsid w:val="0070791B"/>
    <w:rsid w:val="00710E52"/>
    <w:rsid w:val="00711594"/>
    <w:rsid w:val="007115BC"/>
    <w:rsid w:val="007126DF"/>
    <w:rsid w:val="0071327A"/>
    <w:rsid w:val="00714B62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0AEA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4AD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4417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E5AF9"/>
    <w:rsid w:val="007F04C6"/>
    <w:rsid w:val="007F0742"/>
    <w:rsid w:val="007F0C01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A96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546F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97F15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351"/>
    <w:rsid w:val="00910A7C"/>
    <w:rsid w:val="00911BF3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98F"/>
    <w:rsid w:val="00941DBC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13E6"/>
    <w:rsid w:val="00984849"/>
    <w:rsid w:val="00986E34"/>
    <w:rsid w:val="009917EF"/>
    <w:rsid w:val="00991BDD"/>
    <w:rsid w:val="00992BF9"/>
    <w:rsid w:val="0099327E"/>
    <w:rsid w:val="00993A3E"/>
    <w:rsid w:val="009A096B"/>
    <w:rsid w:val="009A2D0A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259"/>
    <w:rsid w:val="009E3A70"/>
    <w:rsid w:val="009E474B"/>
    <w:rsid w:val="009E70BD"/>
    <w:rsid w:val="009E7970"/>
    <w:rsid w:val="009F1E96"/>
    <w:rsid w:val="009F233B"/>
    <w:rsid w:val="009F2D1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BC2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071"/>
    <w:rsid w:val="00A303EB"/>
    <w:rsid w:val="00A305DC"/>
    <w:rsid w:val="00A30838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3EE"/>
    <w:rsid w:val="00A81795"/>
    <w:rsid w:val="00A8452F"/>
    <w:rsid w:val="00A86855"/>
    <w:rsid w:val="00A87061"/>
    <w:rsid w:val="00A90F72"/>
    <w:rsid w:val="00A914F5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26E"/>
    <w:rsid w:val="00AC53F7"/>
    <w:rsid w:val="00AC6D23"/>
    <w:rsid w:val="00AC74F3"/>
    <w:rsid w:val="00AC7ADF"/>
    <w:rsid w:val="00AC7DF1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21"/>
    <w:rsid w:val="00AE2CE9"/>
    <w:rsid w:val="00AE3899"/>
    <w:rsid w:val="00AE4694"/>
    <w:rsid w:val="00AE7BDC"/>
    <w:rsid w:val="00AF2248"/>
    <w:rsid w:val="00AF33B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07D2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484B"/>
    <w:rsid w:val="00B65693"/>
    <w:rsid w:val="00B65C5B"/>
    <w:rsid w:val="00B66055"/>
    <w:rsid w:val="00B71096"/>
    <w:rsid w:val="00B72E7C"/>
    <w:rsid w:val="00B73ADA"/>
    <w:rsid w:val="00B741F1"/>
    <w:rsid w:val="00B74E68"/>
    <w:rsid w:val="00B75EE6"/>
    <w:rsid w:val="00B76533"/>
    <w:rsid w:val="00B767EA"/>
    <w:rsid w:val="00B76C5A"/>
    <w:rsid w:val="00B81480"/>
    <w:rsid w:val="00B815C9"/>
    <w:rsid w:val="00B81C5C"/>
    <w:rsid w:val="00B82E4B"/>
    <w:rsid w:val="00B839E8"/>
    <w:rsid w:val="00B83D2E"/>
    <w:rsid w:val="00B8412D"/>
    <w:rsid w:val="00B84304"/>
    <w:rsid w:val="00B85AF2"/>
    <w:rsid w:val="00B877E9"/>
    <w:rsid w:val="00B87BD8"/>
    <w:rsid w:val="00B90989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021"/>
    <w:rsid w:val="00BC5221"/>
    <w:rsid w:val="00BC5550"/>
    <w:rsid w:val="00BC557F"/>
    <w:rsid w:val="00BC5631"/>
    <w:rsid w:val="00BC5975"/>
    <w:rsid w:val="00BC6724"/>
    <w:rsid w:val="00BC6CC5"/>
    <w:rsid w:val="00BC79F9"/>
    <w:rsid w:val="00BC7B5B"/>
    <w:rsid w:val="00BD1C51"/>
    <w:rsid w:val="00BD634D"/>
    <w:rsid w:val="00BD705D"/>
    <w:rsid w:val="00BE0260"/>
    <w:rsid w:val="00BE08E8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4A"/>
    <w:rsid w:val="00C01892"/>
    <w:rsid w:val="00C01B77"/>
    <w:rsid w:val="00C029BD"/>
    <w:rsid w:val="00C02AA0"/>
    <w:rsid w:val="00C036E8"/>
    <w:rsid w:val="00C05A80"/>
    <w:rsid w:val="00C06C9F"/>
    <w:rsid w:val="00C07D2C"/>
    <w:rsid w:val="00C122F2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7569"/>
    <w:rsid w:val="00C876E5"/>
    <w:rsid w:val="00C900FB"/>
    <w:rsid w:val="00C905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50B0"/>
    <w:rsid w:val="00CB6E9A"/>
    <w:rsid w:val="00CB7033"/>
    <w:rsid w:val="00CC081C"/>
    <w:rsid w:val="00CC1E26"/>
    <w:rsid w:val="00CC4C73"/>
    <w:rsid w:val="00CC5635"/>
    <w:rsid w:val="00CD3354"/>
    <w:rsid w:val="00CD48A1"/>
    <w:rsid w:val="00CD590D"/>
    <w:rsid w:val="00CD693A"/>
    <w:rsid w:val="00CD7961"/>
    <w:rsid w:val="00CD7C0C"/>
    <w:rsid w:val="00CD7F57"/>
    <w:rsid w:val="00CE050B"/>
    <w:rsid w:val="00CE1406"/>
    <w:rsid w:val="00CE1461"/>
    <w:rsid w:val="00CE186F"/>
    <w:rsid w:val="00CE69CD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6A82"/>
    <w:rsid w:val="00D475AF"/>
    <w:rsid w:val="00D50026"/>
    <w:rsid w:val="00D50A3A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349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1BD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36F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2DB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16C3F"/>
    <w:rsid w:val="00E17A6E"/>
    <w:rsid w:val="00E20A19"/>
    <w:rsid w:val="00E20A36"/>
    <w:rsid w:val="00E226B0"/>
    <w:rsid w:val="00E23859"/>
    <w:rsid w:val="00E26AC7"/>
    <w:rsid w:val="00E26D27"/>
    <w:rsid w:val="00E304A8"/>
    <w:rsid w:val="00E306DA"/>
    <w:rsid w:val="00E323C2"/>
    <w:rsid w:val="00E404E5"/>
    <w:rsid w:val="00E40B32"/>
    <w:rsid w:val="00E4291F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9B8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5B8C"/>
    <w:rsid w:val="00EA7128"/>
    <w:rsid w:val="00EB03D9"/>
    <w:rsid w:val="00EB2DAF"/>
    <w:rsid w:val="00EB415F"/>
    <w:rsid w:val="00EB548A"/>
    <w:rsid w:val="00EB6FBD"/>
    <w:rsid w:val="00EB73B3"/>
    <w:rsid w:val="00EB744B"/>
    <w:rsid w:val="00EB787F"/>
    <w:rsid w:val="00EB797A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2E66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27EA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D0C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4AF9"/>
    <w:rsid w:val="00FB7719"/>
    <w:rsid w:val="00FB7AEF"/>
    <w:rsid w:val="00FC0BCF"/>
    <w:rsid w:val="00FC2848"/>
    <w:rsid w:val="00FC32A7"/>
    <w:rsid w:val="00FC3E77"/>
    <w:rsid w:val="00FC77BE"/>
    <w:rsid w:val="00FC7F37"/>
    <w:rsid w:val="00FD1036"/>
    <w:rsid w:val="00FD43AB"/>
    <w:rsid w:val="00FD44AD"/>
    <w:rsid w:val="00FD4CD2"/>
    <w:rsid w:val="00FD5799"/>
    <w:rsid w:val="00FE2964"/>
    <w:rsid w:val="00FE2CE8"/>
    <w:rsid w:val="00FE35CE"/>
    <w:rsid w:val="00FE45C1"/>
    <w:rsid w:val="00FE7617"/>
    <w:rsid w:val="00FF19D4"/>
    <w:rsid w:val="00FF26FE"/>
    <w:rsid w:val="00FF4243"/>
    <w:rsid w:val="00FF59F1"/>
    <w:rsid w:val="00FF5E84"/>
    <w:rsid w:val="00FF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0C663"/>
  <w15:chartTrackingRefBased/>
  <w15:docId w15:val="{9F919544-A55E-41E7-BB05-57B3B5883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10805-3D9C-468F-AD8F-A0465A625C4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D7639B7-B497-47D9-9F28-940F1739076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3A51342D-C40E-47FF-BF3D-40E30E3D6D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0EAE29-01A9-45E1-996E-25AF36044D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C22330B-04AB-43CE-8D8E-F42920A9D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Дорохов Андрей Алексеевич</cp:lastModifiedBy>
  <cp:revision>3</cp:revision>
  <cp:lastPrinted>2023-02-08T14:04:00Z</cp:lastPrinted>
  <dcterms:created xsi:type="dcterms:W3CDTF">2023-02-08T14:00:00Z</dcterms:created>
  <dcterms:modified xsi:type="dcterms:W3CDTF">2023-02-08T14:04:00Z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